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FBBD9" w14:textId="77777777" w:rsidR="00167B4B" w:rsidRDefault="00167B4B" w:rsidP="00BF0A65">
      <w:pPr>
        <w:spacing w:after="0" w:line="240" w:lineRule="auto"/>
      </w:pPr>
      <w:r>
        <w:separator/>
      </w:r>
    </w:p>
  </w:endnote>
  <w:endnote w:type="continuationSeparator" w:id="0">
    <w:p w14:paraId="699CD14D" w14:textId="77777777" w:rsidR="00167B4B" w:rsidRDefault="00167B4B" w:rsidP="00BF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6323" w14:textId="77777777" w:rsidR="00167B4B" w:rsidRDefault="00167B4B" w:rsidP="00BF0A65">
      <w:pPr>
        <w:spacing w:after="0" w:line="240" w:lineRule="auto"/>
      </w:pPr>
      <w:r>
        <w:separator/>
      </w:r>
    </w:p>
  </w:footnote>
  <w:footnote w:type="continuationSeparator" w:id="0">
    <w:p w14:paraId="4F5E3646" w14:textId="77777777" w:rsidR="00167B4B" w:rsidRDefault="00167B4B" w:rsidP="00BF0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3907" w14:textId="1945F4AE" w:rsidR="00BF0A65" w:rsidRPr="00BF0A65" w:rsidRDefault="00BF0A65" w:rsidP="00BF0A65">
    <w:pPr>
      <w:pStyle w:val="Nagwek"/>
      <w:rPr>
        <w:ins w:id="1" w:author="Jeglińska Małgorzata" w:date="2025-11-20T13:23:00Z"/>
        <w:bCs/>
      </w:rPr>
    </w:pPr>
    <w:ins w:id="2" w:author="Jeglińska Małgorzata" w:date="2025-11-20T13:23:00Z">
      <w:r w:rsidRPr="00BF0A65">
        <w:rPr>
          <w:bCs/>
        </w:rPr>
        <w:t xml:space="preserve">Załącznik nr </w:t>
      </w:r>
    </w:ins>
    <w:ins w:id="3" w:author="Jeglińska Małgorzata" w:date="2025-12-10T13:19:00Z" w16du:dateUtc="2025-12-10T12:19:00Z">
      <w:r w:rsidR="00A31E45">
        <w:rPr>
          <w:bCs/>
        </w:rPr>
        <w:t>8</w:t>
      </w:r>
    </w:ins>
    <w:ins w:id="4" w:author="Jeglińska Małgorzata" w:date="2025-11-20T13:23:00Z" w16du:dateUtc="2025-11-20T12:23:00Z">
      <w:r>
        <w:rPr>
          <w:bCs/>
        </w:rPr>
        <w:t>b</w:t>
      </w:r>
    </w:ins>
    <w:ins w:id="5" w:author="Jeglińska Małgorzata" w:date="2025-11-20T13:23:00Z">
      <w:r w:rsidRPr="00BF0A65">
        <w:rPr>
          <w:bCs/>
        </w:rPr>
        <w:t xml:space="preserve"> do Umowy na roboty budowlane nr 63/</w:t>
      </w:r>
    </w:ins>
    <w:ins w:id="6" w:author="Jeglińska Małgorzata" w:date="2025-11-26T14:00:00Z" w16du:dateUtc="2025-11-26T13:00:00Z">
      <w:r w:rsidR="009E66BF">
        <w:rPr>
          <w:bCs/>
        </w:rPr>
        <w:t>…..</w:t>
      </w:r>
    </w:ins>
    <w:ins w:id="7" w:author="Jeglińska Małgorzata" w:date="2025-11-20T13:23:00Z">
      <w:r w:rsidRPr="00BF0A65">
        <w:rPr>
          <w:bCs/>
        </w:rPr>
        <w:t>/……/25/Z/</w:t>
      </w:r>
    </w:ins>
    <w:ins w:id="8" w:author="Jeglińska Małgorzata" w:date="2025-12-10T13:19:00Z" w16du:dateUtc="2025-12-10T12:19:00Z">
      <w:r w:rsidR="00A31E45">
        <w:rPr>
          <w:bCs/>
        </w:rPr>
        <w:t>O</w:t>
      </w:r>
    </w:ins>
    <w:ins w:id="9" w:author="Jeglińska Małgorzata" w:date="2025-11-20T13:23:00Z">
      <w:r w:rsidRPr="00BF0A65">
        <w:rPr>
          <w:bCs/>
        </w:rPr>
        <w:t xml:space="preserve"> z dnia …….. 2025 r.</w:t>
      </w:r>
    </w:ins>
  </w:p>
  <w:p w14:paraId="337C3A94" w14:textId="77777777" w:rsidR="00BF0A65" w:rsidRDefault="00BF0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glińska Małgorzata">
    <w15:presenceInfo w15:providerId="AD" w15:userId="S::PLK012303@office.plk-sa.pl::ad794f7c-662e-4ecf-95a0-69057a4506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61331"/>
    <w:rsid w:val="0008652A"/>
    <w:rsid w:val="00093393"/>
    <w:rsid w:val="000A7924"/>
    <w:rsid w:val="00167B4B"/>
    <w:rsid w:val="001C3280"/>
    <w:rsid w:val="002B2747"/>
    <w:rsid w:val="003322A3"/>
    <w:rsid w:val="00336B9C"/>
    <w:rsid w:val="003A443E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207E2"/>
    <w:rsid w:val="00934D68"/>
    <w:rsid w:val="00972B60"/>
    <w:rsid w:val="00983047"/>
    <w:rsid w:val="009C48B5"/>
    <w:rsid w:val="009E66BF"/>
    <w:rsid w:val="00A31E45"/>
    <w:rsid w:val="00A77A7E"/>
    <w:rsid w:val="00B414D1"/>
    <w:rsid w:val="00BD5926"/>
    <w:rsid w:val="00BF0A65"/>
    <w:rsid w:val="00C12A16"/>
    <w:rsid w:val="00C24194"/>
    <w:rsid w:val="00C92CA5"/>
    <w:rsid w:val="00CA6014"/>
    <w:rsid w:val="00D00BBD"/>
    <w:rsid w:val="00D16579"/>
    <w:rsid w:val="00D41BD7"/>
    <w:rsid w:val="00E70115"/>
    <w:rsid w:val="00EB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F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A65"/>
  </w:style>
  <w:style w:type="paragraph" w:styleId="Stopka">
    <w:name w:val="footer"/>
    <w:basedOn w:val="Normalny"/>
    <w:link w:val="StopkaZnak"/>
    <w:uiPriority w:val="99"/>
    <w:unhideWhenUsed/>
    <w:rsid w:val="00BF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Jeglińska Małgorzata</cp:lastModifiedBy>
  <cp:revision>7</cp:revision>
  <dcterms:created xsi:type="dcterms:W3CDTF">2025-11-12T12:00:00Z</dcterms:created>
  <dcterms:modified xsi:type="dcterms:W3CDTF">2025-12-10T12:19:00Z</dcterms:modified>
</cp:coreProperties>
</file>